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497A5895"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Krajský pozemkový úřad</w:t>
      </w:r>
      <w:r w:rsidR="00E70CC1">
        <w:rPr>
          <w:rFonts w:ascii="Arial" w:hAnsi="Arial" w:cs="Arial"/>
          <w:sz w:val="22"/>
          <w:szCs w:val="22"/>
        </w:rPr>
        <w:t xml:space="preserve"> pro Královéhradecký kraj </w:t>
      </w:r>
    </w:p>
    <w:p w14:paraId="744B98E9" w14:textId="73F5CCE1" w:rsidR="00E6214B" w:rsidRPr="00201DF2" w:rsidRDefault="00E6214B" w:rsidP="00FB40B2">
      <w:pPr>
        <w:pStyle w:val="Zkladntext"/>
        <w:spacing w:line="276" w:lineRule="auto"/>
        <w:ind w:left="2124" w:hanging="1764"/>
        <w:jc w:val="both"/>
        <w:rPr>
          <w:rFonts w:ascii="Arial" w:hAnsi="Arial" w:cs="Arial"/>
          <w:b w:val="0"/>
          <w:bCs/>
          <w:i/>
          <w:sz w:val="22"/>
          <w:szCs w:val="22"/>
        </w:rPr>
      </w:pPr>
      <w:r w:rsidRPr="00201DF2">
        <w:rPr>
          <w:rFonts w:ascii="Arial" w:hAnsi="Arial" w:cs="Arial"/>
          <w:b w:val="0"/>
          <w:bCs/>
          <w:sz w:val="22"/>
          <w:szCs w:val="22"/>
        </w:rPr>
        <w:t>Adresa:</w:t>
      </w:r>
      <w:r w:rsidR="00E70CC1" w:rsidRPr="00201DF2">
        <w:rPr>
          <w:rFonts w:ascii="Arial" w:hAnsi="Arial" w:cs="Arial"/>
          <w:b w:val="0"/>
          <w:bCs/>
          <w:sz w:val="22"/>
          <w:szCs w:val="22"/>
        </w:rPr>
        <w:t xml:space="preserve"> </w:t>
      </w:r>
      <w:r w:rsidR="00D91194" w:rsidRPr="00201DF2">
        <w:rPr>
          <w:rFonts w:ascii="Arial" w:hAnsi="Arial" w:cs="Arial"/>
          <w:b w:val="0"/>
          <w:bCs/>
          <w:sz w:val="22"/>
          <w:szCs w:val="22"/>
        </w:rPr>
        <w:t>Kydlinovská 245, 503 01 Hradec Králové</w:t>
      </w:r>
    </w:p>
    <w:p w14:paraId="6AEDA3A6" w14:textId="0CDA3CEE"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D91194">
        <w:rPr>
          <w:rFonts w:ascii="Arial" w:hAnsi="Arial" w:cs="Arial"/>
          <w:sz w:val="22"/>
          <w:szCs w:val="22"/>
        </w:rPr>
        <w:t>Trutnov</w:t>
      </w:r>
    </w:p>
    <w:p w14:paraId="14CB9A5D" w14:textId="2B601B2D" w:rsidR="00FB40B2" w:rsidRPr="00D53952" w:rsidRDefault="00D91194" w:rsidP="00201DF2">
      <w:pPr>
        <w:pStyle w:val="Zkladntext"/>
        <w:spacing w:line="276" w:lineRule="auto"/>
        <w:jc w:val="both"/>
        <w:rPr>
          <w:rFonts w:ascii="Arial" w:hAnsi="Arial" w:cs="Arial"/>
          <w:b w:val="0"/>
          <w:i/>
          <w:sz w:val="22"/>
          <w:szCs w:val="22"/>
        </w:rPr>
      </w:pPr>
      <w:r>
        <w:rPr>
          <w:rFonts w:ascii="Arial" w:hAnsi="Arial" w:cs="Arial"/>
          <w:b w:val="0"/>
          <w:sz w:val="22"/>
          <w:szCs w:val="22"/>
        </w:rPr>
        <w:t xml:space="preserve">      </w:t>
      </w:r>
      <w:r w:rsidR="00E6214B">
        <w:rPr>
          <w:rFonts w:ascii="Arial" w:hAnsi="Arial" w:cs="Arial"/>
          <w:b w:val="0"/>
          <w:sz w:val="22"/>
          <w:szCs w:val="22"/>
        </w:rPr>
        <w:t>Adresa:</w:t>
      </w:r>
      <w:r w:rsidR="000545C1">
        <w:rPr>
          <w:rFonts w:ascii="Arial" w:hAnsi="Arial" w:cs="Arial"/>
          <w:b w:val="0"/>
          <w:sz w:val="22"/>
          <w:szCs w:val="22"/>
        </w:rPr>
        <w:t xml:space="preserve"> Horská 5, 541 01 Trutnov</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36EDBAB9"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000545C1">
        <w:rPr>
          <w:rFonts w:ascii="Arial" w:hAnsi="Arial" w:cs="Arial"/>
          <w:sz w:val="22"/>
          <w:szCs w:val="22"/>
        </w:rPr>
        <w:tab/>
        <w:t>Ing. Josef Kutina, vedoucí Pobočky Trutnov</w:t>
      </w:r>
      <w:r w:rsidRPr="00D53952">
        <w:rPr>
          <w:rFonts w:ascii="Arial" w:hAnsi="Arial" w:cs="Arial"/>
          <w:sz w:val="22"/>
          <w:szCs w:val="22"/>
        </w:rPr>
        <w:t xml:space="preserve"> </w:t>
      </w:r>
    </w:p>
    <w:p w14:paraId="743BD4B9" w14:textId="393C1745"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0545C1">
        <w:rPr>
          <w:rFonts w:ascii="Arial" w:hAnsi="Arial" w:cs="Arial"/>
          <w:sz w:val="22"/>
          <w:szCs w:val="22"/>
        </w:rPr>
        <w:t>Ing. Josef Kutina</w:t>
      </w:r>
      <w:r w:rsidR="006B1E4C">
        <w:rPr>
          <w:rFonts w:ascii="Arial" w:hAnsi="Arial" w:cs="Arial"/>
          <w:sz w:val="22"/>
          <w:szCs w:val="22"/>
        </w:rPr>
        <w:t>, Pobočka Trutnov</w:t>
      </w:r>
      <w:r w:rsidRPr="00D53952">
        <w:rPr>
          <w:rFonts w:ascii="Arial" w:hAnsi="Arial" w:cs="Arial"/>
          <w:sz w:val="22"/>
          <w:szCs w:val="22"/>
          <w:highlight w:val="yellow"/>
        </w:rPr>
        <w:t>)</w:t>
      </w:r>
    </w:p>
    <w:p w14:paraId="365CBAF0" w14:textId="2974E1A3"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6B1E4C">
        <w:rPr>
          <w:rFonts w:ascii="Arial" w:hAnsi="Arial" w:cs="Arial"/>
          <w:snapToGrid w:val="0"/>
          <w:sz w:val="22"/>
          <w:szCs w:val="22"/>
        </w:rPr>
        <w:t>Ing. Jitka Pecenová, Pobočka Trutnov</w:t>
      </w:r>
      <w:r w:rsidRPr="00D53952">
        <w:rPr>
          <w:rFonts w:ascii="Arial" w:hAnsi="Arial" w:cs="Arial"/>
          <w:snapToGrid w:val="0"/>
          <w:sz w:val="22"/>
          <w:szCs w:val="22"/>
        </w:rPr>
        <w:t xml:space="preserve"> </w:t>
      </w:r>
    </w:p>
    <w:p w14:paraId="1E7C5B3D" w14:textId="23652242"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78FD1924"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7B26F0">
        <w:rPr>
          <w:rFonts w:ascii="Arial" w:hAnsi="Arial" w:cs="Arial"/>
          <w:sz w:val="22"/>
          <w:szCs w:val="22"/>
        </w:rPr>
        <w:tab/>
      </w:r>
      <w:r w:rsidRPr="00D53952">
        <w:rPr>
          <w:rFonts w:ascii="Arial" w:hAnsi="Arial" w:cs="Arial"/>
          <w:sz w:val="22"/>
          <w:szCs w:val="22"/>
        </w:rPr>
        <w:t>+420</w:t>
      </w:r>
      <w:r w:rsidR="009F61F8">
        <w:rPr>
          <w:rFonts w:ascii="Arial" w:hAnsi="Arial" w:cs="Arial"/>
          <w:sz w:val="22"/>
          <w:szCs w:val="22"/>
        </w:rPr>
        <w:t> </w:t>
      </w:r>
      <w:r w:rsidR="007B26F0">
        <w:rPr>
          <w:rFonts w:ascii="Arial" w:hAnsi="Arial" w:cs="Arial"/>
          <w:sz w:val="22"/>
          <w:szCs w:val="22"/>
        </w:rPr>
        <w:t>7</w:t>
      </w:r>
      <w:r w:rsidR="009F61F8">
        <w:rPr>
          <w:rFonts w:ascii="Arial" w:hAnsi="Arial" w:cs="Arial"/>
          <w:sz w:val="22"/>
          <w:szCs w:val="22"/>
        </w:rPr>
        <w:t>27 966 726</w:t>
      </w:r>
      <w:r w:rsidRPr="00D53952">
        <w:rPr>
          <w:rFonts w:ascii="Arial" w:hAnsi="Arial" w:cs="Arial"/>
          <w:sz w:val="22"/>
          <w:szCs w:val="22"/>
        </w:rPr>
        <w:tab/>
      </w:r>
      <w:r w:rsidRPr="00D53952">
        <w:rPr>
          <w:rFonts w:ascii="Arial" w:hAnsi="Arial" w:cs="Arial"/>
          <w:sz w:val="22"/>
          <w:szCs w:val="22"/>
        </w:rPr>
        <w:tab/>
        <w:t xml:space="preserve"> </w:t>
      </w:r>
    </w:p>
    <w:p w14:paraId="7E95FEF1" w14:textId="79E00D8C" w:rsidR="00773133"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9F61F8">
        <w:rPr>
          <w:rFonts w:ascii="Arial" w:hAnsi="Arial" w:cs="Arial"/>
          <w:sz w:val="22"/>
          <w:szCs w:val="22"/>
        </w:rPr>
        <w:tab/>
      </w:r>
      <w:hyperlink r:id="rId13" w:history="1">
        <w:r w:rsidR="00773133" w:rsidRPr="00922987">
          <w:rPr>
            <w:rStyle w:val="Hypertextovodkaz"/>
            <w:rFonts w:ascii="Arial" w:hAnsi="Arial" w:cs="Arial"/>
            <w:sz w:val="22"/>
            <w:szCs w:val="22"/>
          </w:rPr>
          <w:t>Trutnov.pk@spucr.cz</w:t>
        </w:r>
      </w:hyperlink>
    </w:p>
    <w:p w14:paraId="37BD0DA6" w14:textId="0D221BE2"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r>
      <w:r w:rsidR="00773133">
        <w:rPr>
          <w:rFonts w:ascii="Arial" w:hAnsi="Arial" w:cs="Arial"/>
          <w:sz w:val="22"/>
          <w:szCs w:val="22"/>
        </w:rPr>
        <w:tab/>
      </w:r>
      <w:r w:rsidRPr="00D53952">
        <w:rPr>
          <w:rFonts w:ascii="Arial" w:hAnsi="Arial" w:cs="Arial"/>
          <w:sz w:val="22"/>
          <w:szCs w:val="22"/>
        </w:rPr>
        <w:t>z49per3</w:t>
      </w:r>
    </w:p>
    <w:p w14:paraId="6AC17A09" w14:textId="709466CB"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r>
      <w:r w:rsidR="00773133">
        <w:rPr>
          <w:rFonts w:ascii="Arial" w:hAnsi="Arial" w:cs="Arial"/>
          <w:sz w:val="22"/>
          <w:szCs w:val="22"/>
        </w:rPr>
        <w:tab/>
      </w:r>
      <w:r w:rsidRPr="00D53952">
        <w:rPr>
          <w:rFonts w:ascii="Arial" w:hAnsi="Arial" w:cs="Arial"/>
          <w:sz w:val="22"/>
          <w:szCs w:val="22"/>
        </w:rPr>
        <w:t xml:space="preserve">ČNB </w:t>
      </w:r>
      <w:r w:rsidRPr="00D53952">
        <w:rPr>
          <w:rFonts w:ascii="Arial" w:hAnsi="Arial" w:cs="Arial"/>
          <w:sz w:val="22"/>
          <w:szCs w:val="22"/>
        </w:rPr>
        <w:tab/>
      </w:r>
    </w:p>
    <w:p w14:paraId="1B739838" w14:textId="083874B5"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r>
      <w:r w:rsidR="00773133">
        <w:rPr>
          <w:rFonts w:ascii="Arial" w:hAnsi="Arial" w:cs="Arial"/>
          <w:bCs/>
          <w:sz w:val="22"/>
          <w:szCs w:val="22"/>
        </w:rPr>
        <w:tab/>
      </w:r>
      <w:r w:rsidRPr="00D53952">
        <w:rPr>
          <w:rFonts w:ascii="Arial" w:hAnsi="Arial" w:cs="Arial"/>
          <w:bCs/>
          <w:sz w:val="22"/>
          <w:szCs w:val="22"/>
        </w:rPr>
        <w:t>3723001/0710</w:t>
      </w:r>
    </w:p>
    <w:p w14:paraId="3CA353DE" w14:textId="78E1FA13"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r>
      <w:r w:rsidR="00773133">
        <w:rPr>
          <w:rFonts w:ascii="Arial" w:hAnsi="Arial" w:cs="Arial"/>
          <w:bCs/>
          <w:sz w:val="22"/>
          <w:szCs w:val="22"/>
        </w:rPr>
        <w:tab/>
      </w:r>
      <w:r w:rsidRPr="00D53952">
        <w:rPr>
          <w:rFonts w:ascii="Arial" w:hAnsi="Arial" w:cs="Arial"/>
          <w:bCs/>
          <w:sz w:val="22"/>
          <w:szCs w:val="22"/>
        </w:rPr>
        <w:t xml:space="preserve">01312774                                                                 </w:t>
      </w:r>
    </w:p>
    <w:p w14:paraId="60D535FA" w14:textId="10439F32"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r>
      <w:r w:rsidR="00773133">
        <w:rPr>
          <w:rFonts w:ascii="Arial" w:hAnsi="Arial" w:cs="Arial"/>
          <w:bCs/>
          <w:sz w:val="22"/>
          <w:szCs w:val="22"/>
        </w:rPr>
        <w:tab/>
      </w:r>
      <w:r w:rsidRPr="00D53952">
        <w:rPr>
          <w:rFonts w:ascii="Arial" w:hAnsi="Arial" w:cs="Arial"/>
          <w:bCs/>
          <w:sz w:val="22"/>
          <w:szCs w:val="22"/>
        </w:rPr>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33652CEC" w:rsidR="000B3316" w:rsidRPr="00201DF2" w:rsidRDefault="000B3316" w:rsidP="00BB4EEA">
      <w:pPr>
        <w:spacing w:before="60" w:line="280" w:lineRule="atLeast"/>
        <w:ind w:left="851"/>
        <w:jc w:val="both"/>
        <w:rPr>
          <w:rFonts w:ascii="Arial" w:hAnsi="Arial" w:cs="Arial"/>
          <w:b/>
          <w:bCs/>
          <w:sz w:val="22"/>
          <w:szCs w:val="22"/>
          <w:lang w:val="en-US"/>
        </w:rPr>
      </w:pPr>
      <w:r w:rsidRPr="00D53952">
        <w:rPr>
          <w:rFonts w:ascii="Arial" w:hAnsi="Arial" w:cs="Arial"/>
          <w:sz w:val="22"/>
          <w:szCs w:val="22"/>
        </w:rPr>
        <w:t xml:space="preserve">Název stavby: </w:t>
      </w:r>
      <w:r w:rsidR="00E87911" w:rsidRPr="00201DF2">
        <w:rPr>
          <w:rFonts w:ascii="Arial" w:hAnsi="Arial" w:cs="Arial"/>
          <w:b/>
          <w:bCs/>
          <w:sz w:val="22"/>
          <w:szCs w:val="22"/>
        </w:rPr>
        <w:t>Mokřad 1 v </w:t>
      </w:r>
      <w:proofErr w:type="spellStart"/>
      <w:r w:rsidR="00E87911" w:rsidRPr="00201DF2">
        <w:rPr>
          <w:rFonts w:ascii="Arial" w:hAnsi="Arial" w:cs="Arial"/>
          <w:b/>
          <w:bCs/>
          <w:sz w:val="22"/>
          <w:szCs w:val="22"/>
        </w:rPr>
        <w:t>k.ú</w:t>
      </w:r>
      <w:proofErr w:type="spellEnd"/>
      <w:r w:rsidR="00E87911" w:rsidRPr="00201DF2">
        <w:rPr>
          <w:rFonts w:ascii="Arial" w:hAnsi="Arial" w:cs="Arial"/>
          <w:b/>
          <w:bCs/>
          <w:sz w:val="22"/>
          <w:szCs w:val="22"/>
        </w:rPr>
        <w:t>. Sedlec u Lanžova</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4B7924E3"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322089">
        <w:rPr>
          <w:rFonts w:ascii="Arial" w:hAnsi="Arial" w:cs="Arial"/>
          <w:sz w:val="22"/>
          <w:szCs w:val="22"/>
          <w:lang w:val="en-US"/>
        </w:rPr>
        <w:t>k.ú</w:t>
      </w:r>
      <w:proofErr w:type="spellEnd"/>
      <w:r w:rsidR="00322089">
        <w:rPr>
          <w:rFonts w:ascii="Arial" w:hAnsi="Arial" w:cs="Arial"/>
          <w:sz w:val="22"/>
          <w:szCs w:val="22"/>
          <w:lang w:val="en-US"/>
        </w:rPr>
        <w:t xml:space="preserve">. </w:t>
      </w:r>
      <w:proofErr w:type="spellStart"/>
      <w:r w:rsidR="00E87911">
        <w:rPr>
          <w:rFonts w:ascii="Arial" w:hAnsi="Arial" w:cs="Arial"/>
          <w:sz w:val="22"/>
          <w:szCs w:val="22"/>
          <w:lang w:val="en-US"/>
        </w:rPr>
        <w:t>Sedlec</w:t>
      </w:r>
      <w:proofErr w:type="spellEnd"/>
      <w:r w:rsidR="00E87911">
        <w:rPr>
          <w:rFonts w:ascii="Arial" w:hAnsi="Arial" w:cs="Arial"/>
          <w:sz w:val="22"/>
          <w:szCs w:val="22"/>
          <w:lang w:val="en-US"/>
        </w:rPr>
        <w:t xml:space="preserve"> u </w:t>
      </w:r>
      <w:proofErr w:type="spellStart"/>
      <w:r w:rsidR="00E87911">
        <w:rPr>
          <w:rFonts w:ascii="Arial" w:hAnsi="Arial" w:cs="Arial"/>
          <w:sz w:val="22"/>
          <w:szCs w:val="22"/>
          <w:lang w:val="en-US"/>
        </w:rPr>
        <w:t>Lanžova</w:t>
      </w:r>
      <w:proofErr w:type="spellEnd"/>
      <w:r w:rsidR="00E87911">
        <w:rPr>
          <w:rFonts w:ascii="Arial" w:hAnsi="Arial" w:cs="Arial"/>
          <w:sz w:val="22"/>
          <w:szCs w:val="22"/>
          <w:lang w:val="en-US"/>
        </w:rPr>
        <w:t xml:space="preserve">, </w:t>
      </w:r>
      <w:proofErr w:type="spellStart"/>
      <w:r w:rsidR="00322089">
        <w:rPr>
          <w:rFonts w:ascii="Arial" w:hAnsi="Arial" w:cs="Arial"/>
          <w:sz w:val="22"/>
          <w:szCs w:val="22"/>
          <w:lang w:val="en-US"/>
        </w:rPr>
        <w:t>obec</w:t>
      </w:r>
      <w:proofErr w:type="spellEnd"/>
      <w:r w:rsidR="00322089">
        <w:rPr>
          <w:rFonts w:ascii="Arial" w:hAnsi="Arial" w:cs="Arial"/>
          <w:sz w:val="22"/>
          <w:szCs w:val="22"/>
          <w:lang w:val="en-US"/>
        </w:rPr>
        <w:t xml:space="preserve"> Lanžov, </w:t>
      </w:r>
      <w:proofErr w:type="spellStart"/>
      <w:r w:rsidR="00322089">
        <w:rPr>
          <w:rFonts w:ascii="Arial" w:hAnsi="Arial" w:cs="Arial"/>
          <w:sz w:val="22"/>
          <w:szCs w:val="22"/>
          <w:lang w:val="en-US"/>
        </w:rPr>
        <w:t>okres</w:t>
      </w:r>
      <w:proofErr w:type="spellEnd"/>
      <w:r w:rsidR="00322089">
        <w:rPr>
          <w:rFonts w:ascii="Arial" w:hAnsi="Arial" w:cs="Arial"/>
          <w:sz w:val="22"/>
          <w:szCs w:val="22"/>
          <w:lang w:val="en-US"/>
        </w:rPr>
        <w:t xml:space="preserve"> Trutnov</w:t>
      </w:r>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64AEF920" w14:textId="77777777" w:rsidR="00DC22B1" w:rsidRDefault="000B3316" w:rsidP="00BB4EEA">
      <w:pPr>
        <w:spacing w:before="60" w:line="280" w:lineRule="atLeast"/>
        <w:ind w:left="426" w:firstLine="425"/>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p>
    <w:p w14:paraId="27982CC0" w14:textId="77777777" w:rsidR="00DC22B1" w:rsidRPr="00201DF2" w:rsidRDefault="00DC22B1" w:rsidP="00201DF2">
      <w:pPr>
        <w:ind w:left="851" w:right="621"/>
        <w:jc w:val="both"/>
        <w:rPr>
          <w:rFonts w:ascii="Arial" w:eastAsia="Arial" w:hAnsi="Arial" w:cs="Arial"/>
          <w:sz w:val="22"/>
          <w:szCs w:val="22"/>
        </w:rPr>
      </w:pPr>
      <w:r w:rsidRPr="00201DF2">
        <w:rPr>
          <w:rFonts w:ascii="Arial" w:eastAsia="Arial" w:hAnsi="Arial" w:cs="Arial"/>
          <w:sz w:val="22"/>
          <w:szCs w:val="22"/>
        </w:rPr>
        <w:t>Projekt zahrnuje prvky PSZ: Mokřad 1 (</w:t>
      </w:r>
      <w:proofErr w:type="spellStart"/>
      <w:r w:rsidRPr="00201DF2">
        <w:rPr>
          <w:rFonts w:ascii="Arial" w:eastAsia="Arial" w:hAnsi="Arial" w:cs="Arial"/>
          <w:sz w:val="22"/>
          <w:szCs w:val="22"/>
        </w:rPr>
        <w:t>p.č</w:t>
      </w:r>
      <w:proofErr w:type="spellEnd"/>
      <w:r w:rsidRPr="00201DF2">
        <w:rPr>
          <w:rFonts w:ascii="Arial" w:eastAsia="Arial" w:hAnsi="Arial" w:cs="Arial"/>
          <w:sz w:val="22"/>
          <w:szCs w:val="22"/>
        </w:rPr>
        <w:t>. 402), interakční prvek IP2 (</w:t>
      </w:r>
      <w:proofErr w:type="spellStart"/>
      <w:r w:rsidRPr="00201DF2">
        <w:rPr>
          <w:rFonts w:ascii="Arial" w:eastAsia="Arial" w:hAnsi="Arial" w:cs="Arial"/>
          <w:sz w:val="22"/>
          <w:szCs w:val="22"/>
        </w:rPr>
        <w:t>p.č</w:t>
      </w:r>
      <w:proofErr w:type="spellEnd"/>
      <w:r w:rsidRPr="00201DF2">
        <w:rPr>
          <w:rFonts w:ascii="Arial" w:eastAsia="Arial" w:hAnsi="Arial" w:cs="Arial"/>
          <w:sz w:val="22"/>
          <w:szCs w:val="22"/>
        </w:rPr>
        <w:t xml:space="preserve">. 401), zatravnění přístupové parcely </w:t>
      </w:r>
      <w:proofErr w:type="spellStart"/>
      <w:r w:rsidRPr="00201DF2">
        <w:rPr>
          <w:rFonts w:ascii="Arial" w:eastAsia="Arial" w:hAnsi="Arial" w:cs="Arial"/>
          <w:sz w:val="22"/>
          <w:szCs w:val="22"/>
        </w:rPr>
        <w:t>p.č</w:t>
      </w:r>
      <w:proofErr w:type="spellEnd"/>
      <w:r w:rsidRPr="00201DF2">
        <w:rPr>
          <w:rFonts w:ascii="Arial" w:eastAsia="Arial" w:hAnsi="Arial" w:cs="Arial"/>
          <w:sz w:val="22"/>
          <w:szCs w:val="22"/>
        </w:rPr>
        <w:t>. 403 (</w:t>
      </w:r>
      <w:proofErr w:type="gramStart"/>
      <w:r w:rsidRPr="00201DF2">
        <w:rPr>
          <w:rFonts w:ascii="Arial" w:eastAsia="Arial" w:hAnsi="Arial" w:cs="Arial"/>
          <w:sz w:val="22"/>
          <w:szCs w:val="22"/>
        </w:rPr>
        <w:t>C25 - bez</w:t>
      </w:r>
      <w:proofErr w:type="gramEnd"/>
      <w:r w:rsidRPr="00201DF2">
        <w:rPr>
          <w:rFonts w:ascii="Arial" w:eastAsia="Arial" w:hAnsi="Arial" w:cs="Arial"/>
          <w:sz w:val="22"/>
          <w:szCs w:val="22"/>
        </w:rPr>
        <w:t xml:space="preserve"> návrhu konstrukce).</w:t>
      </w:r>
    </w:p>
    <w:p w14:paraId="7445499A" w14:textId="5F91ADBB" w:rsidR="000B3316" w:rsidRPr="00201DF2" w:rsidRDefault="00DC22B1" w:rsidP="00201DF2">
      <w:pPr>
        <w:spacing w:before="60" w:line="280" w:lineRule="atLeast"/>
        <w:ind w:left="851"/>
        <w:jc w:val="both"/>
        <w:rPr>
          <w:rFonts w:ascii="Arial" w:hAnsi="Arial" w:cs="Arial"/>
          <w:b/>
          <w:sz w:val="22"/>
          <w:szCs w:val="22"/>
          <w:lang w:val="en-US"/>
        </w:rPr>
      </w:pPr>
      <w:r w:rsidRPr="00201DF2">
        <w:rPr>
          <w:rFonts w:ascii="Arial" w:eastAsia="Arial" w:hAnsi="Arial" w:cs="Arial"/>
          <w:sz w:val="22"/>
          <w:szCs w:val="22"/>
        </w:rPr>
        <w:t xml:space="preserve">Rekonstrukce stávajícího zamokřeného území blízko vodního toku Trotina. Toto místo s vysokou hladinou podzemní vody bude v některých částech zahloubeno, aby vznikla volná hladina. Ve svahu mezi tůní a parcelou cesty je navrženo zatravnění a ozelenění IP2. Pro přístup k mokřadu bude zatravněna plocha pro komunikace C25. </w:t>
      </w:r>
      <w:r w:rsidR="000B3316" w:rsidRPr="00201DF2">
        <w:rPr>
          <w:rFonts w:ascii="Arial" w:hAnsi="Arial" w:cs="Arial"/>
          <w:sz w:val="22"/>
          <w:szCs w:val="22"/>
          <w:lang w:val="en-US"/>
        </w:rPr>
        <w:t xml:space="preserve"> </w:t>
      </w:r>
    </w:p>
    <w:p w14:paraId="2C17B93F" w14:textId="77777777" w:rsidR="00B90186" w:rsidRDefault="000B3316" w:rsidP="00DC22B1">
      <w:pPr>
        <w:spacing w:before="60" w:line="280" w:lineRule="atLeast"/>
        <w:ind w:firstLine="426"/>
        <w:jc w:val="both"/>
        <w:rPr>
          <w:rFonts w:ascii="Arial" w:hAnsi="Arial" w:cs="Arial"/>
          <w:b/>
          <w:sz w:val="22"/>
          <w:szCs w:val="22"/>
          <w:lang w:val="en-US"/>
        </w:rPr>
      </w:pPr>
      <w:r w:rsidRPr="00D53952">
        <w:rPr>
          <w:rFonts w:ascii="Arial" w:hAnsi="Arial" w:cs="Arial"/>
          <w:b/>
          <w:sz w:val="22"/>
          <w:szCs w:val="22"/>
          <w:lang w:val="en-US"/>
        </w:rPr>
        <w:t xml:space="preserve">       </w:t>
      </w:r>
    </w:p>
    <w:p w14:paraId="730410A1" w14:textId="2AB818ED" w:rsidR="00B90186" w:rsidRPr="00775FD2" w:rsidRDefault="00B90186" w:rsidP="00B90186">
      <w:pPr>
        <w:spacing w:before="60" w:line="280" w:lineRule="atLeast"/>
        <w:ind w:left="851"/>
        <w:jc w:val="both"/>
        <w:rPr>
          <w:rFonts w:ascii="Arial" w:hAnsi="Arial" w:cs="Arial"/>
          <w:b/>
          <w:bCs/>
          <w:sz w:val="22"/>
          <w:szCs w:val="22"/>
          <w:lang w:val="en-US"/>
        </w:rPr>
      </w:pPr>
      <w:r w:rsidRPr="00D53952">
        <w:rPr>
          <w:rFonts w:ascii="Arial" w:hAnsi="Arial" w:cs="Arial"/>
          <w:sz w:val="22"/>
          <w:szCs w:val="22"/>
        </w:rPr>
        <w:t xml:space="preserve">Název stavby: </w:t>
      </w:r>
      <w:r>
        <w:rPr>
          <w:rFonts w:ascii="Arial" w:hAnsi="Arial" w:cs="Arial"/>
          <w:b/>
          <w:bCs/>
          <w:sz w:val="22"/>
          <w:szCs w:val="22"/>
        </w:rPr>
        <w:t>Tůně a interakční prvky v </w:t>
      </w:r>
      <w:proofErr w:type="spellStart"/>
      <w:r>
        <w:rPr>
          <w:rFonts w:ascii="Arial" w:hAnsi="Arial" w:cs="Arial"/>
          <w:b/>
          <w:bCs/>
          <w:sz w:val="22"/>
          <w:szCs w:val="22"/>
        </w:rPr>
        <w:t>k.ú</w:t>
      </w:r>
      <w:proofErr w:type="spellEnd"/>
      <w:r>
        <w:rPr>
          <w:rFonts w:ascii="Arial" w:hAnsi="Arial" w:cs="Arial"/>
          <w:b/>
          <w:bCs/>
          <w:sz w:val="22"/>
          <w:szCs w:val="22"/>
        </w:rPr>
        <w:t xml:space="preserve">. </w:t>
      </w:r>
      <w:proofErr w:type="spellStart"/>
      <w:r>
        <w:rPr>
          <w:rFonts w:ascii="Arial" w:hAnsi="Arial" w:cs="Arial"/>
          <w:b/>
          <w:bCs/>
          <w:sz w:val="22"/>
          <w:szCs w:val="22"/>
        </w:rPr>
        <w:t>Kašov</w:t>
      </w:r>
      <w:proofErr w:type="spellEnd"/>
    </w:p>
    <w:p w14:paraId="7DFEDFFA" w14:textId="77777777" w:rsidR="00B90186" w:rsidRPr="00D53952" w:rsidRDefault="00B90186" w:rsidP="00B90186">
      <w:pPr>
        <w:spacing w:before="60" w:line="280" w:lineRule="atLeast"/>
        <w:ind w:left="426"/>
        <w:jc w:val="both"/>
        <w:rPr>
          <w:rFonts w:ascii="Arial" w:hAnsi="Arial" w:cs="Arial"/>
          <w:b/>
          <w:sz w:val="22"/>
          <w:szCs w:val="22"/>
          <w:lang w:val="en-US"/>
        </w:rPr>
      </w:pPr>
    </w:p>
    <w:p w14:paraId="35E384D0" w14:textId="026AD183" w:rsidR="00B90186" w:rsidRPr="00D53952" w:rsidRDefault="00B90186" w:rsidP="00B90186">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Pr>
          <w:rFonts w:ascii="Arial" w:hAnsi="Arial" w:cs="Arial"/>
          <w:sz w:val="22"/>
          <w:szCs w:val="22"/>
          <w:lang w:val="en-US"/>
        </w:rPr>
        <w:t>k.ú</w:t>
      </w:r>
      <w:proofErr w:type="spellEnd"/>
      <w:r>
        <w:rPr>
          <w:rFonts w:ascii="Arial" w:hAnsi="Arial" w:cs="Arial"/>
          <w:sz w:val="22"/>
          <w:szCs w:val="22"/>
          <w:lang w:val="en-US"/>
        </w:rPr>
        <w:t xml:space="preserve">. </w:t>
      </w:r>
      <w:proofErr w:type="spellStart"/>
      <w:r>
        <w:rPr>
          <w:rFonts w:ascii="Arial" w:hAnsi="Arial" w:cs="Arial"/>
          <w:sz w:val="22"/>
          <w:szCs w:val="22"/>
          <w:lang w:val="en-US"/>
        </w:rPr>
        <w:t>Kašov</w:t>
      </w:r>
      <w:proofErr w:type="spellEnd"/>
      <w:r>
        <w:rPr>
          <w:rFonts w:ascii="Arial" w:hAnsi="Arial" w:cs="Arial"/>
          <w:sz w:val="22"/>
          <w:szCs w:val="22"/>
          <w:lang w:val="en-US"/>
        </w:rPr>
        <w:t xml:space="preserve">, </w:t>
      </w:r>
      <w:proofErr w:type="spellStart"/>
      <w:r>
        <w:rPr>
          <w:rFonts w:ascii="Arial" w:hAnsi="Arial" w:cs="Arial"/>
          <w:sz w:val="22"/>
          <w:szCs w:val="22"/>
          <w:lang w:val="en-US"/>
        </w:rPr>
        <w:t>obec</w:t>
      </w:r>
      <w:proofErr w:type="spellEnd"/>
      <w:r>
        <w:rPr>
          <w:rFonts w:ascii="Arial" w:hAnsi="Arial" w:cs="Arial"/>
          <w:sz w:val="22"/>
          <w:szCs w:val="22"/>
          <w:lang w:val="en-US"/>
        </w:rPr>
        <w:t xml:space="preserve"> </w:t>
      </w:r>
      <w:proofErr w:type="spellStart"/>
      <w:r>
        <w:rPr>
          <w:rFonts w:ascii="Arial" w:hAnsi="Arial" w:cs="Arial"/>
          <w:sz w:val="22"/>
          <w:szCs w:val="22"/>
          <w:lang w:val="en-US"/>
        </w:rPr>
        <w:t>Kuks</w:t>
      </w:r>
      <w:proofErr w:type="spellEnd"/>
      <w:r>
        <w:rPr>
          <w:rFonts w:ascii="Arial" w:hAnsi="Arial" w:cs="Arial"/>
          <w:sz w:val="22"/>
          <w:szCs w:val="22"/>
          <w:lang w:val="en-US"/>
        </w:rPr>
        <w:t xml:space="preserve">, </w:t>
      </w:r>
      <w:proofErr w:type="spellStart"/>
      <w:r>
        <w:rPr>
          <w:rFonts w:ascii="Arial" w:hAnsi="Arial" w:cs="Arial"/>
          <w:sz w:val="22"/>
          <w:szCs w:val="22"/>
          <w:lang w:val="en-US"/>
        </w:rPr>
        <w:t>okres</w:t>
      </w:r>
      <w:proofErr w:type="spellEnd"/>
      <w:r>
        <w:rPr>
          <w:rFonts w:ascii="Arial" w:hAnsi="Arial" w:cs="Arial"/>
          <w:sz w:val="22"/>
          <w:szCs w:val="22"/>
          <w:lang w:val="en-US"/>
        </w:rPr>
        <w:t xml:space="preserve"> Trutnov</w:t>
      </w:r>
    </w:p>
    <w:p w14:paraId="746AF74D" w14:textId="77777777" w:rsidR="00B90186" w:rsidRPr="00D53952" w:rsidRDefault="00B90186" w:rsidP="00B90186">
      <w:pPr>
        <w:spacing w:before="60" w:line="280" w:lineRule="atLeast"/>
        <w:ind w:left="426"/>
        <w:jc w:val="both"/>
        <w:rPr>
          <w:rFonts w:ascii="Arial" w:hAnsi="Arial" w:cs="Arial"/>
          <w:b/>
          <w:sz w:val="22"/>
          <w:szCs w:val="22"/>
          <w:lang w:val="en-US"/>
        </w:rPr>
      </w:pPr>
    </w:p>
    <w:p w14:paraId="469E39B6" w14:textId="77777777" w:rsidR="00B90186" w:rsidRDefault="00B90186" w:rsidP="00B90186">
      <w:pPr>
        <w:spacing w:before="60" w:line="280" w:lineRule="atLeast"/>
        <w:ind w:left="426" w:firstLine="425"/>
        <w:jc w:val="both"/>
        <w:rPr>
          <w:rFonts w:ascii="Arial" w:hAnsi="Arial" w:cs="Arial"/>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p>
    <w:p w14:paraId="740ACD11" w14:textId="77777777" w:rsidR="00E51401" w:rsidRPr="00201DF2" w:rsidRDefault="00E51401" w:rsidP="00201DF2">
      <w:pPr>
        <w:ind w:left="851"/>
        <w:jc w:val="both"/>
        <w:rPr>
          <w:rFonts w:ascii="Arial" w:eastAsia="Arial" w:hAnsi="Arial" w:cs="Arial"/>
          <w:sz w:val="22"/>
          <w:szCs w:val="22"/>
        </w:rPr>
      </w:pPr>
      <w:r w:rsidRPr="00201DF2">
        <w:rPr>
          <w:rFonts w:ascii="Arial" w:eastAsia="Arial" w:hAnsi="Arial" w:cs="Arial"/>
          <w:sz w:val="22"/>
          <w:szCs w:val="22"/>
        </w:rPr>
        <w:t>Projekt zahrnuje prvky PSZ: Tůň T1, Tůň T2, Tůň T3, IP4, IP5, propustek P1/C26, dráhu soustředěného odtoku DSO1, IP/DSO1. Doplňková cesta DC26 bude navržena jako plocha k zatravnění (bez konstrukce komunikace). Interakční prvek IP/C1 podél stávající komunikace HC1.</w:t>
      </w:r>
    </w:p>
    <w:p w14:paraId="5D6A0587" w14:textId="77777777" w:rsidR="00E51401" w:rsidRPr="00201DF2" w:rsidRDefault="00E51401" w:rsidP="00201DF2">
      <w:pPr>
        <w:ind w:left="851"/>
        <w:jc w:val="both"/>
        <w:rPr>
          <w:rFonts w:ascii="Arial" w:eastAsia="Arial" w:hAnsi="Arial" w:cs="Arial"/>
          <w:sz w:val="22"/>
          <w:szCs w:val="22"/>
        </w:rPr>
      </w:pPr>
      <w:r w:rsidRPr="00201DF2">
        <w:rPr>
          <w:rFonts w:ascii="Arial" w:eastAsia="Arial" w:hAnsi="Arial" w:cs="Arial"/>
          <w:sz w:val="22"/>
          <w:szCs w:val="22"/>
        </w:rPr>
        <w:t xml:space="preserve">Stavba je umístěna na pozemcích </w:t>
      </w:r>
      <w:proofErr w:type="spellStart"/>
      <w:r w:rsidRPr="00201DF2">
        <w:rPr>
          <w:rFonts w:ascii="Arial" w:eastAsia="Arial" w:hAnsi="Arial" w:cs="Arial"/>
          <w:sz w:val="22"/>
          <w:szCs w:val="22"/>
        </w:rPr>
        <w:t>p.č</w:t>
      </w:r>
      <w:proofErr w:type="spellEnd"/>
      <w:r w:rsidRPr="00201DF2">
        <w:rPr>
          <w:rFonts w:ascii="Arial" w:eastAsia="Arial" w:hAnsi="Arial" w:cs="Arial"/>
          <w:sz w:val="22"/>
          <w:szCs w:val="22"/>
        </w:rPr>
        <w:t>. 682, 589, 685, 588, 578, 660 v </w:t>
      </w:r>
      <w:proofErr w:type="spellStart"/>
      <w:r w:rsidRPr="00201DF2">
        <w:rPr>
          <w:rFonts w:ascii="Arial" w:eastAsia="Arial" w:hAnsi="Arial" w:cs="Arial"/>
          <w:sz w:val="22"/>
          <w:szCs w:val="22"/>
        </w:rPr>
        <w:t>k.ú</w:t>
      </w:r>
      <w:proofErr w:type="spellEnd"/>
      <w:r w:rsidRPr="00201DF2">
        <w:rPr>
          <w:rFonts w:ascii="Arial" w:eastAsia="Arial" w:hAnsi="Arial" w:cs="Arial"/>
          <w:sz w:val="22"/>
          <w:szCs w:val="22"/>
        </w:rPr>
        <w:t xml:space="preserve">. </w:t>
      </w:r>
      <w:proofErr w:type="spellStart"/>
      <w:r w:rsidRPr="00201DF2">
        <w:rPr>
          <w:rFonts w:ascii="Arial" w:eastAsia="Arial" w:hAnsi="Arial" w:cs="Arial"/>
          <w:sz w:val="22"/>
          <w:szCs w:val="22"/>
        </w:rPr>
        <w:t>Kašov</w:t>
      </w:r>
      <w:proofErr w:type="spellEnd"/>
      <w:r w:rsidRPr="00201DF2">
        <w:rPr>
          <w:rFonts w:ascii="Arial" w:eastAsia="Arial" w:hAnsi="Arial" w:cs="Arial"/>
          <w:sz w:val="22"/>
          <w:szCs w:val="22"/>
        </w:rPr>
        <w:t xml:space="preserve"> a </w:t>
      </w:r>
      <w:proofErr w:type="spellStart"/>
      <w:r w:rsidRPr="00201DF2">
        <w:rPr>
          <w:rFonts w:ascii="Arial" w:eastAsia="Arial" w:hAnsi="Arial" w:cs="Arial"/>
          <w:sz w:val="22"/>
          <w:szCs w:val="22"/>
        </w:rPr>
        <w:t>p.č</w:t>
      </w:r>
      <w:proofErr w:type="spellEnd"/>
      <w:r w:rsidRPr="00201DF2">
        <w:rPr>
          <w:rFonts w:ascii="Arial" w:eastAsia="Arial" w:hAnsi="Arial" w:cs="Arial"/>
          <w:sz w:val="22"/>
          <w:szCs w:val="22"/>
        </w:rPr>
        <w:t>. 715 v </w:t>
      </w:r>
      <w:proofErr w:type="spellStart"/>
      <w:r w:rsidRPr="00201DF2">
        <w:rPr>
          <w:rFonts w:ascii="Arial" w:eastAsia="Arial" w:hAnsi="Arial" w:cs="Arial"/>
          <w:sz w:val="22"/>
          <w:szCs w:val="22"/>
        </w:rPr>
        <w:t>k.ú</w:t>
      </w:r>
      <w:proofErr w:type="spellEnd"/>
      <w:r w:rsidRPr="00201DF2">
        <w:rPr>
          <w:rFonts w:ascii="Arial" w:eastAsia="Arial" w:hAnsi="Arial" w:cs="Arial"/>
          <w:sz w:val="22"/>
          <w:szCs w:val="22"/>
        </w:rPr>
        <w:t>. Kuks.</w:t>
      </w:r>
    </w:p>
    <w:p w14:paraId="6B03FDB5" w14:textId="77777777" w:rsidR="00B90186" w:rsidRPr="00201DF2" w:rsidRDefault="00B90186" w:rsidP="00DC22B1">
      <w:pPr>
        <w:spacing w:before="60" w:line="280" w:lineRule="atLeast"/>
        <w:ind w:firstLine="426"/>
        <w:jc w:val="both"/>
        <w:rPr>
          <w:rFonts w:ascii="Arial" w:hAnsi="Arial" w:cs="Arial"/>
          <w:b/>
          <w:sz w:val="22"/>
          <w:szCs w:val="22"/>
          <w:lang w:val="en-US"/>
        </w:rPr>
      </w:pPr>
    </w:p>
    <w:p w14:paraId="28A6DC83" w14:textId="77777777" w:rsidR="00B90186" w:rsidRDefault="00B90186" w:rsidP="00DC22B1">
      <w:pPr>
        <w:spacing w:before="60" w:line="280" w:lineRule="atLeast"/>
        <w:ind w:firstLine="426"/>
        <w:jc w:val="both"/>
        <w:rPr>
          <w:rFonts w:ascii="Arial" w:hAnsi="Arial" w:cs="Arial"/>
          <w:b/>
          <w:sz w:val="22"/>
          <w:szCs w:val="22"/>
          <w:lang w:val="en-US"/>
        </w:rPr>
      </w:pPr>
    </w:p>
    <w:p w14:paraId="21258837" w14:textId="13290B65" w:rsidR="00B0493E" w:rsidRPr="00D53952" w:rsidRDefault="000B3316" w:rsidP="00201DF2">
      <w:pPr>
        <w:spacing w:before="60" w:line="280" w:lineRule="atLeast"/>
        <w:ind w:left="426" w:firstLine="426"/>
        <w:jc w:val="both"/>
        <w:rPr>
          <w:rFonts w:ascii="Arial" w:hAnsi="Arial" w:cs="Arial"/>
          <w:sz w:val="22"/>
          <w:szCs w:val="22"/>
        </w:rPr>
      </w:pP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lastRenderedPageBreak/>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70DD9E51"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201DF2">
        <w:rPr>
          <w:rFonts w:ascii="Arial" w:hAnsi="Arial" w:cs="Arial"/>
          <w:bCs/>
          <w:snapToGrid w:val="0"/>
          <w:sz w:val="22"/>
          <w:szCs w:val="22"/>
        </w:rPr>
        <w:t>z</w:t>
      </w:r>
      <w:r w:rsidRPr="00201DF2">
        <w:rPr>
          <w:rFonts w:ascii="Arial" w:hAnsi="Arial" w:cs="Arial"/>
          <w:bCs/>
          <w:snapToGrid w:val="0"/>
          <w:sz w:val="22"/>
          <w:szCs w:val="22"/>
        </w:rPr>
        <w:t>adávacího/výběrového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w:t>
      </w:r>
      <w:proofErr w:type="gramStart"/>
      <w:r w:rsidRPr="00D53952">
        <w:rPr>
          <w:rFonts w:ascii="Arial" w:hAnsi="Arial" w:cs="Arial"/>
          <w:bCs/>
          <w:snapToGrid w:val="0"/>
          <w:sz w:val="22"/>
          <w:szCs w:val="22"/>
        </w:rPr>
        <w:t>stav</w:t>
      </w:r>
      <w:r w:rsidR="00EE3B9F">
        <w:rPr>
          <w:rFonts w:ascii="Arial" w:hAnsi="Arial" w:cs="Arial"/>
          <w:bCs/>
          <w:snapToGrid w:val="0"/>
          <w:sz w:val="22"/>
          <w:szCs w:val="22"/>
        </w:rPr>
        <w:t xml:space="preserve">eb </w:t>
      </w:r>
      <w:r w:rsidR="002E2A05" w:rsidRPr="00D53952">
        <w:rPr>
          <w:rFonts w:ascii="Arial" w:hAnsi="Arial" w:cs="Arial"/>
          <w:bCs/>
          <w:snapToGrid w:val="0"/>
          <w:sz w:val="22"/>
          <w:szCs w:val="22"/>
        </w:rPr>
        <w:t xml:space="preserve"> </w:t>
      </w:r>
      <w:r w:rsidR="008C628E">
        <w:rPr>
          <w:rFonts w:ascii="Arial" w:hAnsi="Arial" w:cs="Arial"/>
          <w:bCs/>
          <w:snapToGrid w:val="0"/>
          <w:sz w:val="22"/>
          <w:szCs w:val="22"/>
        </w:rPr>
        <w:t>Mokřad</w:t>
      </w:r>
      <w:proofErr w:type="gramEnd"/>
      <w:r w:rsidR="008C628E">
        <w:rPr>
          <w:rFonts w:ascii="Arial" w:hAnsi="Arial" w:cs="Arial"/>
          <w:bCs/>
          <w:snapToGrid w:val="0"/>
          <w:sz w:val="22"/>
          <w:szCs w:val="22"/>
        </w:rPr>
        <w:t xml:space="preserve"> 1 v </w:t>
      </w:r>
      <w:proofErr w:type="spellStart"/>
      <w:r w:rsidR="008C628E">
        <w:rPr>
          <w:rFonts w:ascii="Arial" w:hAnsi="Arial" w:cs="Arial"/>
          <w:bCs/>
          <w:snapToGrid w:val="0"/>
          <w:sz w:val="22"/>
          <w:szCs w:val="22"/>
        </w:rPr>
        <w:t>k.ú</w:t>
      </w:r>
      <w:proofErr w:type="spellEnd"/>
      <w:r w:rsidR="008C628E">
        <w:rPr>
          <w:rFonts w:ascii="Arial" w:hAnsi="Arial" w:cs="Arial"/>
          <w:bCs/>
          <w:snapToGrid w:val="0"/>
          <w:sz w:val="22"/>
          <w:szCs w:val="22"/>
        </w:rPr>
        <w:t>. Sedlec u Lanžova  a</w:t>
      </w:r>
      <w:r w:rsidR="00512DB9">
        <w:rPr>
          <w:rFonts w:ascii="Arial" w:hAnsi="Arial" w:cs="Arial"/>
          <w:bCs/>
          <w:snapToGrid w:val="0"/>
          <w:sz w:val="22"/>
          <w:szCs w:val="22"/>
        </w:rPr>
        <w:t xml:space="preserve"> Tůně a interakční prvky v </w:t>
      </w:r>
      <w:proofErr w:type="spellStart"/>
      <w:r w:rsidR="00512DB9">
        <w:rPr>
          <w:rFonts w:ascii="Arial" w:hAnsi="Arial" w:cs="Arial"/>
          <w:bCs/>
          <w:snapToGrid w:val="0"/>
          <w:sz w:val="22"/>
          <w:szCs w:val="22"/>
        </w:rPr>
        <w:t>k.ú</w:t>
      </w:r>
      <w:proofErr w:type="spellEnd"/>
      <w:r w:rsidR="00512DB9">
        <w:rPr>
          <w:rFonts w:ascii="Arial" w:hAnsi="Arial" w:cs="Arial"/>
          <w:bCs/>
          <w:snapToGrid w:val="0"/>
          <w:sz w:val="22"/>
          <w:szCs w:val="22"/>
        </w:rPr>
        <w:t xml:space="preserve">. </w:t>
      </w:r>
      <w:proofErr w:type="spellStart"/>
      <w:r w:rsidR="00512DB9">
        <w:rPr>
          <w:rFonts w:ascii="Arial" w:hAnsi="Arial" w:cs="Arial"/>
          <w:bCs/>
          <w:snapToGrid w:val="0"/>
          <w:sz w:val="22"/>
          <w:szCs w:val="22"/>
        </w:rPr>
        <w:t>Kašov</w:t>
      </w:r>
      <w:proofErr w:type="spellEnd"/>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lastRenderedPageBreak/>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EB97B44"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E36A32" w:rsidRPr="00E36A32">
        <w:rPr>
          <w:rFonts w:ascii="Arial" w:hAnsi="Arial" w:cs="Arial"/>
          <w:b/>
          <w:sz w:val="22"/>
          <w:szCs w:val="22"/>
          <w:highlight w:val="yellow"/>
        </w:rPr>
        <w:t>……… [DOPLNIT]Kč.</w:t>
      </w:r>
      <w:r w:rsidR="0028120C">
        <w:rPr>
          <w:rFonts w:ascii="Arial" w:hAnsi="Arial" w:cs="Arial"/>
          <w:b/>
          <w:sz w:val="22"/>
          <w:szCs w:val="22"/>
        </w:rPr>
        <w:t xml:space="preserve"> </w:t>
      </w:r>
      <w:r w:rsidR="0028120C" w:rsidRPr="00201DF2">
        <w:rPr>
          <w:rFonts w:ascii="Arial" w:hAnsi="Arial" w:cs="Arial"/>
          <w:bCs/>
          <w:sz w:val="22"/>
          <w:szCs w:val="22"/>
        </w:rPr>
        <w:t xml:space="preserve">(nejméně </w:t>
      </w:r>
      <w:ins w:id="1" w:author="Pecenová Jitka Ing." w:date="2022-03-22T09:53:00Z">
        <w:r w:rsidR="00242267">
          <w:rPr>
            <w:rFonts w:ascii="Arial" w:hAnsi="Arial" w:cs="Arial"/>
            <w:bCs/>
            <w:sz w:val="22"/>
            <w:szCs w:val="22"/>
          </w:rPr>
          <w:t>100</w:t>
        </w:r>
      </w:ins>
      <w:del w:id="2" w:author="Pecenová Jitka Ing." w:date="2022-03-22T09:53:00Z">
        <w:r w:rsidR="0028120C" w:rsidRPr="00201DF2" w:rsidDel="00242267">
          <w:rPr>
            <w:rFonts w:ascii="Arial" w:hAnsi="Arial" w:cs="Arial"/>
            <w:bCs/>
            <w:sz w:val="22"/>
            <w:szCs w:val="22"/>
          </w:rPr>
          <w:delText>9</w:delText>
        </w:r>
      </w:del>
      <w:ins w:id="3" w:author="Pecenová Jitka Ing." w:date="2022-03-22T09:53:00Z">
        <w:r w:rsidR="00242267">
          <w:rPr>
            <w:rFonts w:ascii="Arial" w:hAnsi="Arial" w:cs="Arial"/>
            <w:bCs/>
            <w:sz w:val="22"/>
            <w:szCs w:val="22"/>
          </w:rPr>
          <w:t xml:space="preserve"> </w:t>
        </w:r>
      </w:ins>
      <w:del w:id="4" w:author="Pecenová Jitka Ing." w:date="2022-03-22T09:53:00Z">
        <w:r w:rsidR="0028120C" w:rsidRPr="00201DF2" w:rsidDel="00242267">
          <w:rPr>
            <w:rFonts w:ascii="Arial" w:hAnsi="Arial" w:cs="Arial"/>
            <w:bCs/>
            <w:sz w:val="22"/>
            <w:szCs w:val="22"/>
          </w:rPr>
          <w:delText>0</w:delText>
        </w:r>
      </w:del>
      <w:r w:rsidR="0028120C" w:rsidRPr="00201DF2">
        <w:rPr>
          <w:rFonts w:ascii="Arial" w:hAnsi="Arial" w:cs="Arial"/>
          <w:bCs/>
          <w:sz w:val="22"/>
          <w:szCs w:val="22"/>
        </w:rPr>
        <w:t>% celkové ceny díla bez DPH).</w:t>
      </w:r>
      <w:r w:rsidR="0028120C">
        <w:rPr>
          <w:rFonts w:ascii="Arial" w:hAnsi="Arial" w:cs="Arial"/>
          <w:b/>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307C9422" w:rsidR="00F66E65" w:rsidRPr="00D53952" w:rsidRDefault="00D65858" w:rsidP="002E2046">
            <w:pPr>
              <w:jc w:val="both"/>
              <w:rPr>
                <w:rFonts w:ascii="Arial" w:hAnsi="Arial" w:cs="Arial"/>
                <w:color w:val="000000"/>
                <w:sz w:val="22"/>
                <w:szCs w:val="22"/>
              </w:rPr>
            </w:pPr>
            <w:r>
              <w:rPr>
                <w:rFonts w:ascii="Arial" w:hAnsi="Arial" w:cs="Arial"/>
                <w:color w:val="000000"/>
                <w:sz w:val="22"/>
                <w:szCs w:val="22"/>
              </w:rPr>
              <w:t>Mokřad 1 v </w:t>
            </w:r>
            <w:proofErr w:type="spellStart"/>
            <w:r>
              <w:rPr>
                <w:rFonts w:ascii="Arial" w:hAnsi="Arial" w:cs="Arial"/>
                <w:color w:val="000000"/>
                <w:sz w:val="22"/>
                <w:szCs w:val="22"/>
              </w:rPr>
              <w:t>k.ú</w:t>
            </w:r>
            <w:proofErr w:type="spellEnd"/>
            <w:r>
              <w:rPr>
                <w:rFonts w:ascii="Arial" w:hAnsi="Arial" w:cs="Arial"/>
                <w:color w:val="000000"/>
                <w:sz w:val="22"/>
                <w:szCs w:val="22"/>
              </w:rPr>
              <w:t>. Sedlec u Lanžova</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5422968B" w:rsidR="003E757C" w:rsidRPr="00D53952" w:rsidRDefault="00D65858" w:rsidP="002E2046">
            <w:pPr>
              <w:jc w:val="both"/>
              <w:rPr>
                <w:rFonts w:ascii="Arial" w:hAnsi="Arial" w:cs="Arial"/>
                <w:color w:val="000000"/>
                <w:sz w:val="22"/>
                <w:szCs w:val="22"/>
              </w:rPr>
            </w:pPr>
            <w:r>
              <w:rPr>
                <w:rFonts w:ascii="Arial" w:hAnsi="Arial" w:cs="Arial"/>
                <w:color w:val="000000"/>
                <w:sz w:val="22"/>
                <w:szCs w:val="22"/>
              </w:rPr>
              <w:t xml:space="preserve">Tůně a </w:t>
            </w:r>
            <w:r w:rsidR="001D2F64">
              <w:rPr>
                <w:rFonts w:ascii="Arial" w:hAnsi="Arial" w:cs="Arial"/>
                <w:color w:val="000000"/>
                <w:sz w:val="22"/>
                <w:szCs w:val="22"/>
              </w:rPr>
              <w:t>interakční prvky v </w:t>
            </w:r>
            <w:proofErr w:type="spellStart"/>
            <w:r w:rsidR="001D2F64">
              <w:rPr>
                <w:rFonts w:ascii="Arial" w:hAnsi="Arial" w:cs="Arial"/>
                <w:color w:val="000000"/>
                <w:sz w:val="22"/>
                <w:szCs w:val="22"/>
              </w:rPr>
              <w:t>k.ú</w:t>
            </w:r>
            <w:proofErr w:type="spellEnd"/>
            <w:r w:rsidR="001D2F64">
              <w:rPr>
                <w:rFonts w:ascii="Arial" w:hAnsi="Arial" w:cs="Arial"/>
                <w:color w:val="000000"/>
                <w:sz w:val="22"/>
                <w:szCs w:val="22"/>
              </w:rPr>
              <w:t xml:space="preserve">. </w:t>
            </w:r>
            <w:proofErr w:type="spellStart"/>
            <w:r w:rsidR="001D2F64">
              <w:rPr>
                <w:rFonts w:ascii="Arial" w:hAnsi="Arial" w:cs="Arial"/>
                <w:color w:val="000000"/>
                <w:sz w:val="22"/>
                <w:szCs w:val="22"/>
              </w:rPr>
              <w:t>Kašov</w:t>
            </w:r>
            <w:proofErr w:type="spellEnd"/>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582AB392"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257C1617" w:rsidR="005F687B" w:rsidRPr="00D53952" w:rsidRDefault="005D6FF0" w:rsidP="00201DF2">
            <w:pPr>
              <w:rPr>
                <w:rFonts w:ascii="Arial" w:hAnsi="Arial" w:cs="Arial"/>
                <w:b/>
                <w:bCs/>
                <w:color w:val="000000"/>
                <w:sz w:val="22"/>
                <w:szCs w:val="22"/>
              </w:rPr>
            </w:pPr>
            <w:r>
              <w:rPr>
                <w:rFonts w:ascii="Arial" w:hAnsi="Arial" w:cs="Arial"/>
                <w:color w:val="000000"/>
                <w:sz w:val="22"/>
                <w:szCs w:val="22"/>
              </w:rPr>
              <w:t>Mokřad 1 v </w:t>
            </w:r>
            <w:proofErr w:type="spellStart"/>
            <w:r>
              <w:rPr>
                <w:rFonts w:ascii="Arial" w:hAnsi="Arial" w:cs="Arial"/>
                <w:color w:val="000000"/>
                <w:sz w:val="22"/>
                <w:szCs w:val="22"/>
              </w:rPr>
              <w:t>k.ú</w:t>
            </w:r>
            <w:proofErr w:type="spellEnd"/>
            <w:r>
              <w:rPr>
                <w:rFonts w:ascii="Arial" w:hAnsi="Arial" w:cs="Arial"/>
                <w:color w:val="000000"/>
                <w:sz w:val="22"/>
                <w:szCs w:val="22"/>
              </w:rPr>
              <w:t>. Sedlec u Lanžova</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06A4E21E" w:rsidR="003E757C" w:rsidRPr="00D53952" w:rsidRDefault="005D6FF0" w:rsidP="00201DF2">
            <w:pPr>
              <w:rPr>
                <w:rFonts w:ascii="Arial" w:hAnsi="Arial" w:cs="Arial"/>
                <w:b/>
                <w:bCs/>
                <w:color w:val="000000"/>
                <w:sz w:val="22"/>
                <w:szCs w:val="22"/>
              </w:rPr>
            </w:pPr>
            <w:r>
              <w:rPr>
                <w:rFonts w:ascii="Arial" w:hAnsi="Arial" w:cs="Arial"/>
                <w:color w:val="000000"/>
                <w:sz w:val="22"/>
                <w:szCs w:val="22"/>
              </w:rPr>
              <w:t>Tůně a interakční prvky v </w:t>
            </w:r>
            <w:proofErr w:type="spellStart"/>
            <w:r>
              <w:rPr>
                <w:rFonts w:ascii="Arial" w:hAnsi="Arial" w:cs="Arial"/>
                <w:color w:val="000000"/>
                <w:sz w:val="22"/>
                <w:szCs w:val="22"/>
              </w:rPr>
              <w:t>k.ú</w:t>
            </w:r>
            <w:proofErr w:type="spellEnd"/>
            <w:r>
              <w:rPr>
                <w:rFonts w:ascii="Arial" w:hAnsi="Arial" w:cs="Arial"/>
                <w:color w:val="000000"/>
                <w:sz w:val="22"/>
                <w:szCs w:val="22"/>
              </w:rPr>
              <w:t xml:space="preserve">. </w:t>
            </w:r>
            <w:proofErr w:type="spellStart"/>
            <w:r>
              <w:rPr>
                <w:rFonts w:ascii="Arial" w:hAnsi="Arial" w:cs="Arial"/>
                <w:color w:val="000000"/>
                <w:sz w:val="22"/>
                <w:szCs w:val="22"/>
              </w:rPr>
              <w:t>Kašov</w:t>
            </w:r>
            <w:proofErr w:type="spellEnd"/>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11A3505C" w:rsidR="00DF4A58"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7D1BA0C1" w14:textId="77777777" w:rsidR="00E869C4" w:rsidRPr="00D53952" w:rsidRDefault="00E869C4" w:rsidP="00E869C4">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Pr>
          <w:rFonts w:ascii="Arial" w:hAnsi="Arial" w:cs="Arial"/>
          <w:sz w:val="22"/>
          <w:szCs w:val="22"/>
        </w:rPr>
        <w:t xml:space="preserve">KPÚ, </w:t>
      </w:r>
      <w:r w:rsidRPr="00D53952">
        <w:rPr>
          <w:rFonts w:ascii="Arial" w:hAnsi="Arial" w:cs="Arial"/>
          <w:sz w:val="22"/>
          <w:szCs w:val="22"/>
        </w:rPr>
        <w:t>Pobočka</w:t>
      </w:r>
      <w:r>
        <w:rPr>
          <w:rFonts w:ascii="Arial" w:hAnsi="Arial" w:cs="Arial"/>
          <w:sz w:val="22"/>
          <w:szCs w:val="22"/>
        </w:rPr>
        <w:t xml:space="preserve"> Trutnov, Horská 5, 541 </w:t>
      </w:r>
      <w:proofErr w:type="gramStart"/>
      <w:r>
        <w:rPr>
          <w:rFonts w:ascii="Arial" w:hAnsi="Arial" w:cs="Arial"/>
          <w:sz w:val="22"/>
          <w:szCs w:val="22"/>
        </w:rPr>
        <w:t>01  Trutnov</w:t>
      </w:r>
      <w:proofErr w:type="gramEnd"/>
      <w:r w:rsidRPr="00D53952">
        <w:rPr>
          <w:rFonts w:ascii="Arial" w:hAnsi="Arial" w:cs="Arial"/>
          <w:sz w:val="22"/>
          <w:szCs w:val="22"/>
        </w:rPr>
        <w:t xml:space="preserve">   </w:t>
      </w:r>
    </w:p>
    <w:p w14:paraId="0919F2E5" w14:textId="5909ECC9" w:rsidR="00B83F26" w:rsidRPr="00D53952" w:rsidRDefault="00AB6118" w:rsidP="00BB4EEA">
      <w:pPr>
        <w:numPr>
          <w:ilvl w:val="0"/>
          <w:numId w:val="19"/>
        </w:numPr>
        <w:spacing w:before="60" w:after="60"/>
        <w:jc w:val="both"/>
        <w:rPr>
          <w:rFonts w:ascii="Arial" w:hAnsi="Arial" w:cs="Arial"/>
          <w:sz w:val="22"/>
          <w:szCs w:val="22"/>
        </w:rPr>
      </w:pPr>
      <w:r>
        <w:rPr>
          <w:rFonts w:ascii="Arial" w:hAnsi="Arial" w:cs="Arial"/>
          <w:sz w:val="22"/>
          <w:szCs w:val="22"/>
        </w:rPr>
        <w:tab/>
      </w:r>
      <w:r w:rsidR="00B83F26" w:rsidRPr="00D53952">
        <w:rPr>
          <w:rFonts w:ascii="Arial" w:hAnsi="Arial" w:cs="Arial"/>
          <w:sz w:val="22"/>
          <w:szCs w:val="22"/>
        </w:rPr>
        <w:t xml:space="preserve">Splatnost faktury bude </w:t>
      </w:r>
      <w:r w:rsidR="008E5BF1" w:rsidRPr="00D53952">
        <w:rPr>
          <w:rFonts w:ascii="Arial" w:hAnsi="Arial" w:cs="Arial"/>
          <w:sz w:val="22"/>
          <w:szCs w:val="22"/>
        </w:rPr>
        <w:t>30</w:t>
      </w:r>
      <w:r w:rsidR="00B83F26"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67F91CBE"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463123">
        <w:rPr>
          <w:rFonts w:ascii="Arial" w:hAnsi="Arial" w:cs="Arial"/>
          <w:sz w:val="22"/>
          <w:szCs w:val="22"/>
        </w:rPr>
        <w:t xml:space="preserve">2 500 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lastRenderedPageBreak/>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1FD783A8"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pokud nedojde k realizaci stavby do</w:t>
      </w:r>
      <w:r w:rsidR="00F335E6">
        <w:rPr>
          <w:rStyle w:val="l-L2Char"/>
          <w:rFonts w:cs="Arial"/>
          <w:szCs w:val="22"/>
        </w:rPr>
        <w:t xml:space="preserve"> 31.12.202</w:t>
      </w:r>
      <w:r w:rsidR="00367FD3">
        <w:rPr>
          <w:rStyle w:val="l-L2Char"/>
          <w:rFonts w:cs="Arial"/>
          <w:szCs w:val="22"/>
        </w:rPr>
        <w:t>7.</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w:t>
      </w:r>
      <w:r w:rsidR="000571AA" w:rsidRPr="000571AA">
        <w:rPr>
          <w:rFonts w:ascii="Arial" w:hAnsi="Arial" w:cs="Arial"/>
          <w:sz w:val="22"/>
          <w:szCs w:val="22"/>
        </w:rPr>
        <w:lastRenderedPageBreak/>
        <w:t>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6ED5C4AF" w:rsidR="00CB3BB5" w:rsidRPr="00201DF2" w:rsidRDefault="00CB3BB5" w:rsidP="00AB0C9F">
      <w:pPr>
        <w:pStyle w:val="Odstavecseseznamem"/>
        <w:numPr>
          <w:ilvl w:val="0"/>
          <w:numId w:val="10"/>
        </w:numPr>
        <w:spacing w:line="276" w:lineRule="auto"/>
        <w:ind w:left="567" w:hanging="567"/>
        <w:jc w:val="both"/>
        <w:rPr>
          <w:rFonts w:ascii="Arial" w:hAnsi="Arial" w:cs="Arial"/>
          <w:sz w:val="22"/>
          <w:szCs w:val="22"/>
          <w:highlight w:val="yellow"/>
        </w:rPr>
      </w:pPr>
      <w:r w:rsidRPr="00201DF2">
        <w:rPr>
          <w:rFonts w:ascii="Arial" w:hAnsi="Arial" w:cs="Arial"/>
          <w:sz w:val="22"/>
          <w:szCs w:val="22"/>
        </w:rPr>
        <w:t>Smlouva nabývá platnosti dnem podpisu smluvních stran a účinnosti dnem jejího uveřejnění v registru smluv dle ust. § 6 odst. 1 zákona č. 340/2015 Sb., o registru smluv</w:t>
      </w:r>
      <w:r w:rsidR="00462304">
        <w:rPr>
          <w:rFonts w:ascii="Arial" w:hAnsi="Arial" w:cs="Arial"/>
          <w:sz w:val="22"/>
          <w:szCs w:val="22"/>
        </w:rPr>
        <w:t xml:space="preserve"> </w:t>
      </w:r>
      <w:r w:rsidR="00462304" w:rsidRPr="00201DF2">
        <w:rPr>
          <w:rFonts w:ascii="Arial" w:hAnsi="Arial" w:cs="Arial"/>
          <w:sz w:val="22"/>
          <w:szCs w:val="22"/>
          <w:highlight w:val="yellow"/>
        </w:rPr>
        <w:t>(bude up</w:t>
      </w:r>
      <w:r w:rsidR="007F744E">
        <w:rPr>
          <w:rFonts w:ascii="Arial" w:hAnsi="Arial" w:cs="Arial"/>
          <w:sz w:val="22"/>
          <w:szCs w:val="22"/>
          <w:highlight w:val="yellow"/>
        </w:rPr>
        <w:t xml:space="preserve">řesněno </w:t>
      </w:r>
      <w:r w:rsidR="003F7E77" w:rsidRPr="00201DF2">
        <w:rPr>
          <w:rFonts w:ascii="Arial" w:hAnsi="Arial" w:cs="Arial"/>
          <w:sz w:val="22"/>
          <w:szCs w:val="22"/>
          <w:highlight w:val="yellow"/>
        </w:rPr>
        <w:t>před podpisem smlouvy</w:t>
      </w:r>
      <w:r w:rsidR="00B80C79" w:rsidRPr="00201DF2">
        <w:rPr>
          <w:rFonts w:ascii="Arial" w:hAnsi="Arial" w:cs="Arial"/>
          <w:sz w:val="22"/>
          <w:szCs w:val="22"/>
          <w:highlight w:val="yellow"/>
        </w:rPr>
        <w:t xml:space="preserve"> s ohledem na povinnost zveřejnění sml</w:t>
      </w:r>
      <w:r w:rsidR="00993449" w:rsidRPr="00201DF2">
        <w:rPr>
          <w:rFonts w:ascii="Arial" w:hAnsi="Arial" w:cs="Arial"/>
          <w:sz w:val="22"/>
          <w:szCs w:val="22"/>
          <w:highlight w:val="yellow"/>
        </w:rPr>
        <w:t>ouvu)</w:t>
      </w:r>
      <w:r w:rsidRPr="00201DF2">
        <w:rPr>
          <w:rFonts w:ascii="Arial" w:hAnsi="Arial" w:cs="Arial"/>
          <w:sz w:val="22"/>
          <w:szCs w:val="22"/>
          <w:highlight w:val="yellow"/>
        </w:rPr>
        <w:t xml:space="preserve">.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2DDBBB60"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w:t>
      </w:r>
      <w:proofErr w:type="spellStart"/>
      <w:r w:rsidR="006D15E3">
        <w:rPr>
          <w:rFonts w:ascii="Arial" w:hAnsi="Arial" w:cs="Arial"/>
          <w:b/>
          <w:sz w:val="22"/>
          <w:szCs w:val="22"/>
          <w:highlight w:val="yellow"/>
          <w:lang w:val="en-US"/>
        </w:rPr>
        <w:t>bude</w:t>
      </w:r>
      <w:proofErr w:type="spellEnd"/>
      <w:r w:rsidR="006D15E3">
        <w:rPr>
          <w:rFonts w:ascii="Arial" w:hAnsi="Arial" w:cs="Arial"/>
          <w:b/>
          <w:sz w:val="22"/>
          <w:szCs w:val="22"/>
          <w:highlight w:val="yellow"/>
          <w:lang w:val="en-US"/>
        </w:rPr>
        <w:t xml:space="preserve"> </w:t>
      </w:r>
      <w:proofErr w:type="spellStart"/>
      <w:r w:rsidR="006D15E3">
        <w:rPr>
          <w:rFonts w:ascii="Arial" w:hAnsi="Arial" w:cs="Arial"/>
          <w:b/>
          <w:sz w:val="22"/>
          <w:szCs w:val="22"/>
          <w:highlight w:val="yellow"/>
          <w:lang w:val="en-US"/>
        </w:rPr>
        <w:t>doplněno</w:t>
      </w:r>
      <w:proofErr w:type="spellEnd"/>
      <w:r w:rsidR="006D15E3">
        <w:rPr>
          <w:rFonts w:ascii="Arial" w:hAnsi="Arial" w:cs="Arial"/>
          <w:b/>
          <w:sz w:val="22"/>
          <w:szCs w:val="22"/>
          <w:highlight w:val="yellow"/>
          <w:lang w:val="en-US"/>
        </w:rPr>
        <w:t xml:space="preserve"> </w:t>
      </w:r>
      <w:proofErr w:type="spellStart"/>
      <w:r w:rsidR="006D15E3">
        <w:rPr>
          <w:rFonts w:ascii="Arial" w:hAnsi="Arial" w:cs="Arial"/>
          <w:b/>
          <w:sz w:val="22"/>
          <w:szCs w:val="22"/>
          <w:highlight w:val="yellow"/>
          <w:lang w:val="en-US"/>
        </w:rPr>
        <w:t>před</w:t>
      </w:r>
      <w:proofErr w:type="spellEnd"/>
      <w:r w:rsidR="006D15E3">
        <w:rPr>
          <w:rFonts w:ascii="Arial" w:hAnsi="Arial" w:cs="Arial"/>
          <w:b/>
          <w:sz w:val="22"/>
          <w:szCs w:val="22"/>
          <w:highlight w:val="yellow"/>
          <w:lang w:val="en-US"/>
        </w:rPr>
        <w:t xml:space="preserve"> </w:t>
      </w:r>
      <w:proofErr w:type="spellStart"/>
      <w:r w:rsidR="006D15E3">
        <w:rPr>
          <w:rFonts w:ascii="Arial" w:hAnsi="Arial" w:cs="Arial"/>
          <w:b/>
          <w:sz w:val="22"/>
          <w:szCs w:val="22"/>
          <w:highlight w:val="yellow"/>
          <w:lang w:val="en-US"/>
        </w:rPr>
        <w:t>podpisem</w:t>
      </w:r>
      <w:proofErr w:type="spellEnd"/>
      <w:r w:rsidR="006D15E3">
        <w:rPr>
          <w:rFonts w:ascii="Arial" w:hAnsi="Arial" w:cs="Arial"/>
          <w:b/>
          <w:sz w:val="22"/>
          <w:szCs w:val="22"/>
          <w:highlight w:val="yellow"/>
          <w:lang w:val="en-US"/>
        </w:rPr>
        <w:t xml:space="preserve"> </w:t>
      </w:r>
      <w:proofErr w:type="spellStart"/>
      <w:r w:rsidR="006D15E3">
        <w:rPr>
          <w:rFonts w:ascii="Arial" w:hAnsi="Arial" w:cs="Arial"/>
          <w:b/>
          <w:sz w:val="22"/>
          <w:szCs w:val="22"/>
          <w:highlight w:val="yellow"/>
          <w:lang w:val="en-US"/>
        </w:rPr>
        <w:t>smlouvy</w:t>
      </w:r>
      <w:proofErr w:type="spellEnd"/>
      <w:r w:rsidRPr="00D53952">
        <w:rPr>
          <w:rFonts w:ascii="Arial" w:hAnsi="Arial" w:cs="Arial"/>
          <w:b/>
          <w:sz w:val="22"/>
          <w:szCs w:val="22"/>
          <w:highlight w:val="yellow"/>
          <w:lang w:val="en-US"/>
        </w:rPr>
        <w: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3EE5D904" w:rsidR="00B83F26" w:rsidRPr="00D53952" w:rsidRDefault="00B83F26" w:rsidP="00B83F26">
      <w:pPr>
        <w:jc w:val="both"/>
        <w:rPr>
          <w:rFonts w:ascii="Arial" w:hAnsi="Arial" w:cs="Arial"/>
          <w:b/>
          <w:sz w:val="22"/>
          <w:szCs w:val="22"/>
        </w:rPr>
      </w:pPr>
      <w:r w:rsidRPr="00D53952">
        <w:rPr>
          <w:rFonts w:ascii="Arial" w:hAnsi="Arial" w:cs="Arial"/>
          <w:sz w:val="22"/>
          <w:szCs w:val="22"/>
        </w:rPr>
        <w:t>V</w:t>
      </w:r>
      <w:r w:rsidR="00CC475E">
        <w:rPr>
          <w:rFonts w:ascii="Arial" w:hAnsi="Arial" w:cs="Arial"/>
          <w:sz w:val="22"/>
          <w:szCs w:val="22"/>
        </w:rPr>
        <w:t> </w:t>
      </w:r>
      <w:proofErr w:type="gramStart"/>
      <w:r w:rsidR="00CC475E">
        <w:rPr>
          <w:rFonts w:ascii="Arial" w:hAnsi="Arial" w:cs="Arial"/>
          <w:sz w:val="22"/>
          <w:szCs w:val="22"/>
        </w:rPr>
        <w:t xml:space="preserve">Trutnově </w:t>
      </w:r>
      <w:r w:rsidRPr="00D53952">
        <w:rPr>
          <w:rFonts w:ascii="Arial" w:hAnsi="Arial" w:cs="Arial"/>
          <w:sz w:val="22"/>
          <w:szCs w:val="22"/>
        </w:rPr>
        <w:t xml:space="preserve"> dne</w:t>
      </w:r>
      <w:proofErr w:type="gramEnd"/>
      <w:r w:rsidRPr="00D53952">
        <w:rPr>
          <w:rFonts w:ascii="Arial" w:hAnsi="Arial" w:cs="Arial"/>
          <w:sz w:val="22"/>
          <w:szCs w:val="22"/>
        </w:rPr>
        <w:t xml:space="preserv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4A602808" w14:textId="7E1FA4CE" w:rsidR="003B7D9D" w:rsidRPr="003B7D9D" w:rsidRDefault="0057094B" w:rsidP="00201DF2">
      <w:pPr>
        <w:pStyle w:val="Zkladntext"/>
        <w:tabs>
          <w:tab w:val="left" w:pos="426"/>
        </w:tabs>
        <w:spacing w:line="276" w:lineRule="auto"/>
      </w:pPr>
      <w:r>
        <w:rPr>
          <w:rFonts w:ascii="Arial" w:hAnsi="Arial" w:cs="Arial"/>
          <w:b w:val="0"/>
          <w:sz w:val="22"/>
          <w:szCs w:val="22"/>
        </w:rPr>
        <w:tab/>
      </w:r>
      <w:r>
        <w:rPr>
          <w:rFonts w:ascii="Arial" w:hAnsi="Arial" w:cs="Arial"/>
          <w:b w:val="0"/>
          <w:sz w:val="22"/>
          <w:szCs w:val="22"/>
        </w:rPr>
        <w:tab/>
        <w:t xml:space="preserve">        Ing. Josef Kutina</w:t>
      </w:r>
    </w:p>
    <w:sectPr w:rsidR="003B7D9D" w:rsidRPr="003B7D9D"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771C5" w14:textId="77777777" w:rsidR="00321C09" w:rsidRDefault="00321C09" w:rsidP="00B83F26">
      <w:r>
        <w:separator/>
      </w:r>
    </w:p>
  </w:endnote>
  <w:endnote w:type="continuationSeparator" w:id="0">
    <w:p w14:paraId="387C519B" w14:textId="77777777" w:rsidR="00321C09" w:rsidRDefault="00321C09"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C002A" w14:textId="77777777" w:rsidR="00321C09" w:rsidRDefault="00321C09" w:rsidP="00B83F26">
      <w:r>
        <w:separator/>
      </w:r>
    </w:p>
  </w:footnote>
  <w:footnote w:type="continuationSeparator" w:id="0">
    <w:p w14:paraId="3C543490" w14:textId="77777777" w:rsidR="00321C09" w:rsidRDefault="00321C09"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cenová Jitka Ing.">
    <w15:presenceInfo w15:providerId="AD" w15:userId="S::j.pecenova@spucr.cz::fc050c67-79a7-49e3-accf-796e8f0dec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45C1"/>
    <w:rsid w:val="000571AA"/>
    <w:rsid w:val="00057F3C"/>
    <w:rsid w:val="000618A9"/>
    <w:rsid w:val="00063376"/>
    <w:rsid w:val="00087A0A"/>
    <w:rsid w:val="00090512"/>
    <w:rsid w:val="00093C5B"/>
    <w:rsid w:val="00097855"/>
    <w:rsid w:val="000B3316"/>
    <w:rsid w:val="000B3EB9"/>
    <w:rsid w:val="000B47D7"/>
    <w:rsid w:val="000C4B33"/>
    <w:rsid w:val="000E6467"/>
    <w:rsid w:val="000F1247"/>
    <w:rsid w:val="00110CB4"/>
    <w:rsid w:val="00126A2D"/>
    <w:rsid w:val="0012753E"/>
    <w:rsid w:val="001348A2"/>
    <w:rsid w:val="00165F4C"/>
    <w:rsid w:val="00167C3A"/>
    <w:rsid w:val="00181A77"/>
    <w:rsid w:val="00185DB2"/>
    <w:rsid w:val="001A4873"/>
    <w:rsid w:val="001A5183"/>
    <w:rsid w:val="001D2F64"/>
    <w:rsid w:val="001D363B"/>
    <w:rsid w:val="001D6745"/>
    <w:rsid w:val="001E4DC2"/>
    <w:rsid w:val="001E6314"/>
    <w:rsid w:val="001F2C01"/>
    <w:rsid w:val="001F43CE"/>
    <w:rsid w:val="00201DF2"/>
    <w:rsid w:val="00206E65"/>
    <w:rsid w:val="002112DC"/>
    <w:rsid w:val="00213D92"/>
    <w:rsid w:val="0021725F"/>
    <w:rsid w:val="002213F5"/>
    <w:rsid w:val="002233D7"/>
    <w:rsid w:val="00223F47"/>
    <w:rsid w:val="00234282"/>
    <w:rsid w:val="00242267"/>
    <w:rsid w:val="00254993"/>
    <w:rsid w:val="00270033"/>
    <w:rsid w:val="0028120C"/>
    <w:rsid w:val="002876AC"/>
    <w:rsid w:val="002A41D1"/>
    <w:rsid w:val="002B171C"/>
    <w:rsid w:val="002B1C6A"/>
    <w:rsid w:val="002B264E"/>
    <w:rsid w:val="002B7370"/>
    <w:rsid w:val="002C491C"/>
    <w:rsid w:val="002C59E8"/>
    <w:rsid w:val="002E0BCE"/>
    <w:rsid w:val="002E2A05"/>
    <w:rsid w:val="002E38F8"/>
    <w:rsid w:val="00304813"/>
    <w:rsid w:val="00305045"/>
    <w:rsid w:val="00306498"/>
    <w:rsid w:val="00321C09"/>
    <w:rsid w:val="00322089"/>
    <w:rsid w:val="0032529C"/>
    <w:rsid w:val="00331E57"/>
    <w:rsid w:val="00341911"/>
    <w:rsid w:val="00341FEF"/>
    <w:rsid w:val="003511BE"/>
    <w:rsid w:val="00354996"/>
    <w:rsid w:val="003611E2"/>
    <w:rsid w:val="00363183"/>
    <w:rsid w:val="00367FD3"/>
    <w:rsid w:val="003A4E29"/>
    <w:rsid w:val="003B5990"/>
    <w:rsid w:val="003B7D9D"/>
    <w:rsid w:val="003C1770"/>
    <w:rsid w:val="003C703B"/>
    <w:rsid w:val="003D0CAE"/>
    <w:rsid w:val="003D0FED"/>
    <w:rsid w:val="003E6377"/>
    <w:rsid w:val="003E757C"/>
    <w:rsid w:val="003F7E77"/>
    <w:rsid w:val="00430EE4"/>
    <w:rsid w:val="0043137E"/>
    <w:rsid w:val="004453EA"/>
    <w:rsid w:val="00445932"/>
    <w:rsid w:val="00450827"/>
    <w:rsid w:val="00457F60"/>
    <w:rsid w:val="00462304"/>
    <w:rsid w:val="00463123"/>
    <w:rsid w:val="0046360C"/>
    <w:rsid w:val="00463AB0"/>
    <w:rsid w:val="004652FB"/>
    <w:rsid w:val="004853B1"/>
    <w:rsid w:val="004907AC"/>
    <w:rsid w:val="004A5779"/>
    <w:rsid w:val="004B49E7"/>
    <w:rsid w:val="004D3C7E"/>
    <w:rsid w:val="004D6A6C"/>
    <w:rsid w:val="004E2267"/>
    <w:rsid w:val="005077E5"/>
    <w:rsid w:val="00512DB9"/>
    <w:rsid w:val="0051649A"/>
    <w:rsid w:val="00523990"/>
    <w:rsid w:val="00530002"/>
    <w:rsid w:val="00531C6F"/>
    <w:rsid w:val="005444EE"/>
    <w:rsid w:val="0054478C"/>
    <w:rsid w:val="0057094B"/>
    <w:rsid w:val="00571FFD"/>
    <w:rsid w:val="00572C8B"/>
    <w:rsid w:val="00574F3E"/>
    <w:rsid w:val="00577773"/>
    <w:rsid w:val="00587429"/>
    <w:rsid w:val="005A4779"/>
    <w:rsid w:val="005C23CD"/>
    <w:rsid w:val="005D328A"/>
    <w:rsid w:val="005D6FF0"/>
    <w:rsid w:val="005E3D3B"/>
    <w:rsid w:val="005F687B"/>
    <w:rsid w:val="00653A09"/>
    <w:rsid w:val="00683F62"/>
    <w:rsid w:val="0069213B"/>
    <w:rsid w:val="0069264C"/>
    <w:rsid w:val="00693F15"/>
    <w:rsid w:val="006A4457"/>
    <w:rsid w:val="006A6AA5"/>
    <w:rsid w:val="006B1E4C"/>
    <w:rsid w:val="006B6D36"/>
    <w:rsid w:val="006B71E8"/>
    <w:rsid w:val="006C0E04"/>
    <w:rsid w:val="006C1D2C"/>
    <w:rsid w:val="006C6261"/>
    <w:rsid w:val="006D03C3"/>
    <w:rsid w:val="006D15E3"/>
    <w:rsid w:val="006D1E9C"/>
    <w:rsid w:val="006D588D"/>
    <w:rsid w:val="006E2846"/>
    <w:rsid w:val="00701D8A"/>
    <w:rsid w:val="00721C31"/>
    <w:rsid w:val="007261A8"/>
    <w:rsid w:val="007421FE"/>
    <w:rsid w:val="0075149E"/>
    <w:rsid w:val="00752BF7"/>
    <w:rsid w:val="00761ABA"/>
    <w:rsid w:val="00773133"/>
    <w:rsid w:val="007A798D"/>
    <w:rsid w:val="007B26F0"/>
    <w:rsid w:val="007C3ECF"/>
    <w:rsid w:val="007C5C7F"/>
    <w:rsid w:val="007C76EF"/>
    <w:rsid w:val="007E17D6"/>
    <w:rsid w:val="007E33A0"/>
    <w:rsid w:val="007E33BA"/>
    <w:rsid w:val="007F521D"/>
    <w:rsid w:val="007F744E"/>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28E"/>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3449"/>
    <w:rsid w:val="0099495F"/>
    <w:rsid w:val="009B4D42"/>
    <w:rsid w:val="009C0CA5"/>
    <w:rsid w:val="009C6AEC"/>
    <w:rsid w:val="009F145A"/>
    <w:rsid w:val="009F61F8"/>
    <w:rsid w:val="00A00B86"/>
    <w:rsid w:val="00A1694B"/>
    <w:rsid w:val="00A35BCB"/>
    <w:rsid w:val="00A375D5"/>
    <w:rsid w:val="00A45D1B"/>
    <w:rsid w:val="00A86663"/>
    <w:rsid w:val="00A87806"/>
    <w:rsid w:val="00AB0C9F"/>
    <w:rsid w:val="00AB3F7B"/>
    <w:rsid w:val="00AB6118"/>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0C79"/>
    <w:rsid w:val="00B83F26"/>
    <w:rsid w:val="00B84595"/>
    <w:rsid w:val="00B90186"/>
    <w:rsid w:val="00B95B30"/>
    <w:rsid w:val="00BA4EE1"/>
    <w:rsid w:val="00BB4EEA"/>
    <w:rsid w:val="00BC00B7"/>
    <w:rsid w:val="00BE0939"/>
    <w:rsid w:val="00BE6C6B"/>
    <w:rsid w:val="00C03C2A"/>
    <w:rsid w:val="00C16AF5"/>
    <w:rsid w:val="00C17C65"/>
    <w:rsid w:val="00C276DF"/>
    <w:rsid w:val="00C517DD"/>
    <w:rsid w:val="00C557D2"/>
    <w:rsid w:val="00C709CD"/>
    <w:rsid w:val="00C8621E"/>
    <w:rsid w:val="00C95B0E"/>
    <w:rsid w:val="00CA7D7F"/>
    <w:rsid w:val="00CB3BB5"/>
    <w:rsid w:val="00CB4F7C"/>
    <w:rsid w:val="00CC3E8C"/>
    <w:rsid w:val="00CC475E"/>
    <w:rsid w:val="00CE7F49"/>
    <w:rsid w:val="00CF0417"/>
    <w:rsid w:val="00CF205B"/>
    <w:rsid w:val="00D0196C"/>
    <w:rsid w:val="00D01ACB"/>
    <w:rsid w:val="00D05A07"/>
    <w:rsid w:val="00D1571A"/>
    <w:rsid w:val="00D2184E"/>
    <w:rsid w:val="00D274CE"/>
    <w:rsid w:val="00D32776"/>
    <w:rsid w:val="00D53952"/>
    <w:rsid w:val="00D5611A"/>
    <w:rsid w:val="00D64398"/>
    <w:rsid w:val="00D65858"/>
    <w:rsid w:val="00D90CCC"/>
    <w:rsid w:val="00D91194"/>
    <w:rsid w:val="00D91798"/>
    <w:rsid w:val="00D93301"/>
    <w:rsid w:val="00DC22B1"/>
    <w:rsid w:val="00DD34EC"/>
    <w:rsid w:val="00DE5176"/>
    <w:rsid w:val="00DF4A58"/>
    <w:rsid w:val="00E06DC1"/>
    <w:rsid w:val="00E07AA6"/>
    <w:rsid w:val="00E11AED"/>
    <w:rsid w:val="00E32D43"/>
    <w:rsid w:val="00E36A32"/>
    <w:rsid w:val="00E376F5"/>
    <w:rsid w:val="00E51401"/>
    <w:rsid w:val="00E6214B"/>
    <w:rsid w:val="00E70CC1"/>
    <w:rsid w:val="00E724F1"/>
    <w:rsid w:val="00E74E11"/>
    <w:rsid w:val="00E75F8D"/>
    <w:rsid w:val="00E869C4"/>
    <w:rsid w:val="00E87911"/>
    <w:rsid w:val="00EA401B"/>
    <w:rsid w:val="00EB64F1"/>
    <w:rsid w:val="00EC3260"/>
    <w:rsid w:val="00EC535B"/>
    <w:rsid w:val="00EE1539"/>
    <w:rsid w:val="00EE3B9F"/>
    <w:rsid w:val="00EF1A5F"/>
    <w:rsid w:val="00EF315E"/>
    <w:rsid w:val="00EF3698"/>
    <w:rsid w:val="00EF7CB8"/>
    <w:rsid w:val="00F133C5"/>
    <w:rsid w:val="00F25344"/>
    <w:rsid w:val="00F31B94"/>
    <w:rsid w:val="00F335E6"/>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018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character" w:styleId="Hypertextovodkaz">
    <w:name w:val="Hyperlink"/>
    <w:basedOn w:val="Standardnpsmoodstavce"/>
    <w:uiPriority w:val="99"/>
    <w:unhideWhenUsed/>
    <w:rsid w:val="00773133"/>
    <w:rPr>
      <w:color w:val="0000FF" w:themeColor="hyperlink"/>
      <w:u w:val="single"/>
    </w:rPr>
  </w:style>
  <w:style w:type="character" w:styleId="Nevyeenzmnka">
    <w:name w:val="Unresolved Mention"/>
    <w:basedOn w:val="Standardnpsmoodstavce"/>
    <w:uiPriority w:val="99"/>
    <w:semiHidden/>
    <w:unhideWhenUsed/>
    <w:rsid w:val="00773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Trutnov.pk@spucr.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Pages>
  <Words>3298</Words>
  <Characters>19460</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Pecenová Jitka Ing.</cp:lastModifiedBy>
  <cp:revision>42</cp:revision>
  <cp:lastPrinted>2015-03-16T09:25:00Z</cp:lastPrinted>
  <dcterms:created xsi:type="dcterms:W3CDTF">2022-03-21T07:35:00Z</dcterms:created>
  <dcterms:modified xsi:type="dcterms:W3CDTF">2022-03-22T08:54:00Z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